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A5239C" w14:textId="75BCB58D" w:rsidR="005C7E49" w:rsidRDefault="004021DF" w:rsidP="000A1905">
      <w:pPr>
        <w:spacing w:line="276" w:lineRule="auto"/>
        <w:jc w:val="both"/>
        <w:rPr>
          <w:rFonts w:ascii="Times New Roman" w:hAnsi="Times New Roman" w:cs="Times New Roman"/>
          <w:sz w:val="32"/>
          <w:szCs w:val="32"/>
        </w:rPr>
      </w:pPr>
      <w:r w:rsidRPr="004021DF">
        <w:rPr>
          <w:rFonts w:ascii="Times New Roman" w:hAnsi="Times New Roman" w:cs="Times New Roman"/>
          <w:sz w:val="32"/>
          <w:szCs w:val="32"/>
        </w:rPr>
        <w:t>Ficha “</w:t>
      </w:r>
      <w:r w:rsidR="00872D71" w:rsidRPr="00872D71">
        <w:rPr>
          <w:rFonts w:ascii="Times New Roman" w:hAnsi="Times New Roman" w:cs="Times New Roman"/>
          <w:sz w:val="32"/>
          <w:szCs w:val="32"/>
        </w:rPr>
        <w:t>Manual de escritura para científicos sociales: cómo empezar y terminar una tesis, un libro o un artículo.</w:t>
      </w:r>
      <w:r w:rsidR="00872D71">
        <w:rPr>
          <w:rFonts w:ascii="Times New Roman" w:hAnsi="Times New Roman" w:cs="Times New Roman"/>
          <w:sz w:val="32"/>
          <w:szCs w:val="32"/>
        </w:rPr>
        <w:t xml:space="preserve"> Capítulo: Abrumado por la Bibliografía</w:t>
      </w:r>
      <w:r w:rsidRPr="004021DF">
        <w:rPr>
          <w:rFonts w:ascii="Times New Roman" w:hAnsi="Times New Roman" w:cs="Times New Roman"/>
          <w:sz w:val="32"/>
          <w:szCs w:val="32"/>
        </w:rPr>
        <w:t>”</w:t>
      </w:r>
      <w:r w:rsidR="00872D71">
        <w:rPr>
          <w:rFonts w:ascii="Times New Roman" w:hAnsi="Times New Roman" w:cs="Times New Roman"/>
          <w:sz w:val="32"/>
          <w:szCs w:val="32"/>
        </w:rPr>
        <w:t xml:space="preserve"> (Pág. 171-187) de Howard Becker. </w:t>
      </w:r>
    </w:p>
    <w:p w14:paraId="31524119" w14:textId="6ECFFEA4" w:rsidR="004021DF" w:rsidRDefault="004021DF" w:rsidP="000A1905">
      <w:pPr>
        <w:spacing w:line="276" w:lineRule="auto"/>
        <w:jc w:val="both"/>
        <w:rPr>
          <w:rFonts w:ascii="Times New Roman" w:hAnsi="Times New Roman" w:cs="Times New Roman"/>
          <w:sz w:val="24"/>
          <w:szCs w:val="24"/>
        </w:rPr>
      </w:pPr>
      <w:commentRangeStart w:id="0"/>
      <w:r>
        <w:rPr>
          <w:rFonts w:ascii="Times New Roman" w:hAnsi="Times New Roman" w:cs="Times New Roman"/>
          <w:sz w:val="24"/>
          <w:szCs w:val="24"/>
        </w:rPr>
        <w:t>Anaís Jiménez</w:t>
      </w:r>
      <w:commentRangeEnd w:id="0"/>
      <w:r w:rsidR="007B6DB6">
        <w:rPr>
          <w:rStyle w:val="Refdecomentario"/>
        </w:rPr>
        <w:commentReference w:id="0"/>
      </w:r>
    </w:p>
    <w:p w14:paraId="3C68BAFC" w14:textId="18DA347C" w:rsidR="004021DF" w:rsidRDefault="004021DF" w:rsidP="000A1905">
      <w:pPr>
        <w:spacing w:line="276" w:lineRule="auto"/>
        <w:jc w:val="both"/>
        <w:rPr>
          <w:rFonts w:ascii="Times New Roman" w:hAnsi="Times New Roman" w:cs="Times New Roman"/>
          <w:sz w:val="24"/>
          <w:szCs w:val="24"/>
        </w:rPr>
      </w:pPr>
    </w:p>
    <w:p w14:paraId="12FC6646" w14:textId="4533A63B" w:rsidR="004021DF" w:rsidRDefault="004021DF" w:rsidP="000A1905">
      <w:pPr>
        <w:spacing w:line="276" w:lineRule="auto"/>
        <w:jc w:val="both"/>
        <w:rPr>
          <w:rFonts w:ascii="Times New Roman" w:hAnsi="Times New Roman" w:cs="Times New Roman"/>
          <w:sz w:val="24"/>
          <w:szCs w:val="24"/>
        </w:rPr>
      </w:pPr>
      <w:r>
        <w:rPr>
          <w:rFonts w:ascii="Times New Roman" w:hAnsi="Times New Roman" w:cs="Times New Roman"/>
          <w:sz w:val="24"/>
          <w:szCs w:val="24"/>
        </w:rPr>
        <w:t>Palabras Claves: Literatura, Clásicos, Bibliografía</w:t>
      </w:r>
      <w:r w:rsidR="007A1C2D">
        <w:rPr>
          <w:rFonts w:ascii="Times New Roman" w:hAnsi="Times New Roman" w:cs="Times New Roman"/>
          <w:sz w:val="24"/>
          <w:szCs w:val="24"/>
        </w:rPr>
        <w:t xml:space="preserve">, </w:t>
      </w:r>
      <w:r>
        <w:rPr>
          <w:rFonts w:ascii="Times New Roman" w:hAnsi="Times New Roman" w:cs="Times New Roman"/>
          <w:sz w:val="24"/>
          <w:szCs w:val="24"/>
        </w:rPr>
        <w:t>Investigación.</w:t>
      </w:r>
    </w:p>
    <w:p w14:paraId="56275A55" w14:textId="77777777" w:rsidR="004021DF" w:rsidRDefault="004021DF" w:rsidP="000A1905">
      <w:pPr>
        <w:spacing w:line="276" w:lineRule="auto"/>
        <w:jc w:val="both"/>
        <w:rPr>
          <w:rFonts w:ascii="Times New Roman" w:hAnsi="Times New Roman" w:cs="Times New Roman"/>
          <w:sz w:val="24"/>
          <w:szCs w:val="24"/>
        </w:rPr>
      </w:pPr>
      <w:r>
        <w:rPr>
          <w:rFonts w:ascii="Times New Roman" w:hAnsi="Times New Roman" w:cs="Times New Roman"/>
          <w:sz w:val="24"/>
          <w:szCs w:val="24"/>
        </w:rPr>
        <w:t>Síntesis:</w:t>
      </w:r>
    </w:p>
    <w:p w14:paraId="378E57BC" w14:textId="524D3B47" w:rsidR="004021DF" w:rsidRDefault="004021DF" w:rsidP="000A1905">
      <w:pPr>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El texto de Becker inicia comentando como los estudiantes </w:t>
      </w:r>
      <w:r w:rsidR="00872D71">
        <w:rPr>
          <w:rFonts w:ascii="Times New Roman" w:hAnsi="Times New Roman" w:cs="Times New Roman"/>
          <w:sz w:val="24"/>
          <w:szCs w:val="24"/>
        </w:rPr>
        <w:t xml:space="preserve">a la hora de escribir una investigación suelen hablar sobre </w:t>
      </w:r>
      <w:r w:rsidR="003B0CEB">
        <w:rPr>
          <w:rFonts w:ascii="Times New Roman" w:hAnsi="Times New Roman" w:cs="Times New Roman"/>
          <w:sz w:val="24"/>
          <w:szCs w:val="24"/>
        </w:rPr>
        <w:t>basarse</w:t>
      </w:r>
      <w:r w:rsidR="00872D71">
        <w:rPr>
          <w:rFonts w:ascii="Times New Roman" w:hAnsi="Times New Roman" w:cs="Times New Roman"/>
          <w:sz w:val="24"/>
          <w:szCs w:val="24"/>
        </w:rPr>
        <w:t xml:space="preserve"> en un enfoque de los autores más </w:t>
      </w:r>
      <w:r w:rsidR="007A1C2D">
        <w:rPr>
          <w:rFonts w:ascii="Times New Roman" w:hAnsi="Times New Roman" w:cs="Times New Roman"/>
          <w:sz w:val="24"/>
          <w:szCs w:val="24"/>
        </w:rPr>
        <w:t xml:space="preserve">clásicos </w:t>
      </w:r>
      <w:r w:rsidR="00872D71">
        <w:rPr>
          <w:rFonts w:ascii="Times New Roman" w:hAnsi="Times New Roman" w:cs="Times New Roman"/>
          <w:sz w:val="24"/>
          <w:szCs w:val="24"/>
        </w:rPr>
        <w:t>de la Sociología</w:t>
      </w:r>
      <w:r w:rsidR="003B0CEB">
        <w:rPr>
          <w:rFonts w:ascii="Times New Roman" w:hAnsi="Times New Roman" w:cs="Times New Roman"/>
          <w:sz w:val="24"/>
          <w:szCs w:val="24"/>
        </w:rPr>
        <w:t xml:space="preserve"> por una razón práctica</w:t>
      </w:r>
      <w:r w:rsidR="00872D71">
        <w:rPr>
          <w:rFonts w:ascii="Times New Roman" w:hAnsi="Times New Roman" w:cs="Times New Roman"/>
          <w:sz w:val="24"/>
          <w:szCs w:val="24"/>
        </w:rPr>
        <w:t xml:space="preserve">, comenzando a escribir ya con decisiones que limitan a nuestra investigación provocando que nos encerremos en una forma de pensar. </w:t>
      </w:r>
      <w:sdt>
        <w:sdtPr>
          <w:rPr>
            <w:rFonts w:ascii="Times New Roman" w:hAnsi="Times New Roman" w:cs="Times New Roman"/>
            <w:sz w:val="24"/>
            <w:szCs w:val="24"/>
          </w:rPr>
          <w:id w:val="-324200343"/>
          <w:citation/>
        </w:sdtPr>
        <w:sdtEndPr/>
        <w:sdtContent>
          <w:r w:rsidR="000A1905">
            <w:rPr>
              <w:rFonts w:ascii="Times New Roman" w:hAnsi="Times New Roman" w:cs="Times New Roman"/>
              <w:sz w:val="24"/>
              <w:szCs w:val="24"/>
            </w:rPr>
            <w:fldChar w:fldCharType="begin"/>
          </w:r>
          <w:r w:rsidR="00166D92">
            <w:rPr>
              <w:rFonts w:ascii="Times New Roman" w:hAnsi="Times New Roman" w:cs="Times New Roman"/>
              <w:sz w:val="24"/>
              <w:szCs w:val="24"/>
            </w:rPr>
            <w:instrText xml:space="preserve">CITATION How11 \p 171 \l 13322 </w:instrText>
          </w:r>
          <w:r w:rsidR="000A1905">
            <w:rPr>
              <w:rFonts w:ascii="Times New Roman" w:hAnsi="Times New Roman" w:cs="Times New Roman"/>
              <w:sz w:val="24"/>
              <w:szCs w:val="24"/>
            </w:rPr>
            <w:fldChar w:fldCharType="separate"/>
          </w:r>
          <w:r w:rsidR="00166D92" w:rsidRPr="00166D92">
            <w:rPr>
              <w:rFonts w:ascii="Times New Roman" w:hAnsi="Times New Roman" w:cs="Times New Roman"/>
              <w:noProof/>
              <w:sz w:val="24"/>
              <w:szCs w:val="24"/>
            </w:rPr>
            <w:t>(Becker, 2011, pág. 171)</w:t>
          </w:r>
          <w:r w:rsidR="000A1905">
            <w:rPr>
              <w:rFonts w:ascii="Times New Roman" w:hAnsi="Times New Roman" w:cs="Times New Roman"/>
              <w:sz w:val="24"/>
              <w:szCs w:val="24"/>
            </w:rPr>
            <w:fldChar w:fldCharType="end"/>
          </w:r>
        </w:sdtContent>
      </w:sdt>
    </w:p>
    <w:p w14:paraId="605A3758" w14:textId="522F8BDB" w:rsidR="001675FE" w:rsidRDefault="003B0CEB" w:rsidP="000A1905">
      <w:pPr>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Esto buscando una manera de </w:t>
      </w:r>
      <w:r w:rsidR="00514963">
        <w:rPr>
          <w:rFonts w:ascii="Times New Roman" w:hAnsi="Times New Roman" w:cs="Times New Roman"/>
          <w:sz w:val="24"/>
          <w:szCs w:val="24"/>
        </w:rPr>
        <w:t>interrumpir</w:t>
      </w:r>
      <w:r>
        <w:rPr>
          <w:rFonts w:ascii="Times New Roman" w:hAnsi="Times New Roman" w:cs="Times New Roman"/>
          <w:sz w:val="24"/>
          <w:szCs w:val="24"/>
        </w:rPr>
        <w:t xml:space="preserve"> en la “literatura” sobre el tema investigad</w:t>
      </w:r>
      <w:r w:rsidR="00F676C0">
        <w:rPr>
          <w:rFonts w:ascii="Times New Roman" w:hAnsi="Times New Roman" w:cs="Times New Roman"/>
          <w:sz w:val="24"/>
          <w:szCs w:val="24"/>
        </w:rPr>
        <w:t>o</w:t>
      </w:r>
      <w:r>
        <w:rPr>
          <w:rFonts w:ascii="Times New Roman" w:hAnsi="Times New Roman" w:cs="Times New Roman"/>
          <w:sz w:val="24"/>
          <w:szCs w:val="24"/>
        </w:rPr>
        <w:t>, provocando temor a la hora de utilizar bibliografías durante el periodo universitario. Este miedo es causado debido a el pensamiento del estudiante de ser criticados por “ellos”</w:t>
      </w:r>
      <w:r w:rsidR="009B5517">
        <w:rPr>
          <w:rFonts w:ascii="Times New Roman" w:hAnsi="Times New Roman" w:cs="Times New Roman"/>
          <w:sz w:val="24"/>
          <w:szCs w:val="24"/>
        </w:rPr>
        <w:t xml:space="preserve"> (</w:t>
      </w:r>
      <w:r w:rsidR="001675FE">
        <w:rPr>
          <w:rFonts w:ascii="Times New Roman" w:hAnsi="Times New Roman" w:cs="Times New Roman"/>
          <w:sz w:val="24"/>
          <w:szCs w:val="24"/>
        </w:rPr>
        <w:t>P</w:t>
      </w:r>
      <w:r w:rsidR="009B5517">
        <w:rPr>
          <w:rFonts w:ascii="Times New Roman" w:hAnsi="Times New Roman" w:cs="Times New Roman"/>
          <w:sz w:val="24"/>
          <w:szCs w:val="24"/>
        </w:rPr>
        <w:t xml:space="preserve">ares). </w:t>
      </w:r>
      <w:sdt>
        <w:sdtPr>
          <w:rPr>
            <w:rFonts w:ascii="Times New Roman" w:hAnsi="Times New Roman" w:cs="Times New Roman"/>
            <w:sz w:val="24"/>
            <w:szCs w:val="24"/>
          </w:rPr>
          <w:id w:val="-1581282953"/>
          <w:citation/>
        </w:sdtPr>
        <w:sdtEndPr/>
        <w:sdtContent>
          <w:r w:rsidR="00F676C0">
            <w:rPr>
              <w:rFonts w:ascii="Times New Roman" w:hAnsi="Times New Roman" w:cs="Times New Roman"/>
              <w:sz w:val="24"/>
              <w:szCs w:val="24"/>
            </w:rPr>
            <w:fldChar w:fldCharType="begin"/>
          </w:r>
          <w:r w:rsidR="00166D92">
            <w:rPr>
              <w:rFonts w:ascii="Times New Roman" w:hAnsi="Times New Roman" w:cs="Times New Roman"/>
              <w:sz w:val="24"/>
              <w:szCs w:val="24"/>
            </w:rPr>
            <w:instrText xml:space="preserve">CITATION How11 \p 173 \l 13322 </w:instrText>
          </w:r>
          <w:r w:rsidR="00F676C0">
            <w:rPr>
              <w:rFonts w:ascii="Times New Roman" w:hAnsi="Times New Roman" w:cs="Times New Roman"/>
              <w:sz w:val="24"/>
              <w:szCs w:val="24"/>
            </w:rPr>
            <w:fldChar w:fldCharType="separate"/>
          </w:r>
          <w:r w:rsidR="00166D92" w:rsidRPr="00166D92">
            <w:rPr>
              <w:rFonts w:ascii="Times New Roman" w:hAnsi="Times New Roman" w:cs="Times New Roman"/>
              <w:noProof/>
              <w:sz w:val="24"/>
              <w:szCs w:val="24"/>
            </w:rPr>
            <w:t>(Becker, 2011, pág. 173)</w:t>
          </w:r>
          <w:r w:rsidR="00F676C0">
            <w:rPr>
              <w:rFonts w:ascii="Times New Roman" w:hAnsi="Times New Roman" w:cs="Times New Roman"/>
              <w:sz w:val="24"/>
              <w:szCs w:val="24"/>
            </w:rPr>
            <w:fldChar w:fldCharType="end"/>
          </w:r>
        </w:sdtContent>
      </w:sdt>
    </w:p>
    <w:p w14:paraId="4C97684E" w14:textId="6478F2C9" w:rsidR="009B5517" w:rsidRDefault="001675FE" w:rsidP="000A1905">
      <w:pPr>
        <w:spacing w:line="276" w:lineRule="auto"/>
        <w:jc w:val="both"/>
        <w:rPr>
          <w:rFonts w:ascii="Times New Roman" w:hAnsi="Times New Roman" w:cs="Times New Roman"/>
          <w:sz w:val="24"/>
          <w:szCs w:val="24"/>
        </w:rPr>
      </w:pPr>
      <w:r>
        <w:rPr>
          <w:rFonts w:ascii="Times New Roman" w:hAnsi="Times New Roman" w:cs="Times New Roman"/>
          <w:sz w:val="24"/>
          <w:szCs w:val="24"/>
        </w:rPr>
        <w:t>Según el autor, el</w:t>
      </w:r>
      <w:r w:rsidR="009B5517">
        <w:rPr>
          <w:rFonts w:ascii="Times New Roman" w:hAnsi="Times New Roman" w:cs="Times New Roman"/>
          <w:sz w:val="24"/>
          <w:szCs w:val="24"/>
        </w:rPr>
        <w:t xml:space="preserve"> alumno busca enseñar algo nuevo, una idea nunca</w:t>
      </w:r>
      <w:r w:rsidR="006C3A16">
        <w:rPr>
          <w:rFonts w:ascii="Times New Roman" w:hAnsi="Times New Roman" w:cs="Times New Roman"/>
          <w:sz w:val="24"/>
          <w:szCs w:val="24"/>
        </w:rPr>
        <w:t xml:space="preserve"> vista</w:t>
      </w:r>
      <w:r w:rsidR="009B5517">
        <w:rPr>
          <w:rFonts w:ascii="Times New Roman" w:hAnsi="Times New Roman" w:cs="Times New Roman"/>
          <w:sz w:val="24"/>
          <w:szCs w:val="24"/>
        </w:rPr>
        <w:t xml:space="preserve"> basándose en pensamientos anteriores, probando su originalidad vinculando </w:t>
      </w:r>
      <w:proofErr w:type="spellStart"/>
      <w:r w:rsidR="007A1C2D">
        <w:rPr>
          <w:rFonts w:ascii="Times New Roman" w:hAnsi="Times New Roman" w:cs="Times New Roman"/>
          <w:sz w:val="24"/>
          <w:szCs w:val="24"/>
        </w:rPr>
        <w:t>est</w:t>
      </w:r>
      <w:ins w:id="1" w:author="CLAUDIO DUARTE" w:date="2021-11-10T17:32:00Z">
        <w:r w:rsidR="007B6DB6">
          <w:rPr>
            <w:rFonts w:ascii="Times New Roman" w:hAnsi="Times New Roman" w:cs="Times New Roman"/>
            <w:sz w:val="24"/>
            <w:szCs w:val="24"/>
          </w:rPr>
          <w:t>a</w:t>
        </w:r>
      </w:ins>
      <w:proofErr w:type="spellEnd"/>
      <w:del w:id="2" w:author="CLAUDIO DUARTE" w:date="2021-11-10T17:32:00Z">
        <w:r w:rsidR="007A1C2D" w:rsidDel="007B6DB6">
          <w:rPr>
            <w:rFonts w:ascii="Times New Roman" w:hAnsi="Times New Roman" w:cs="Times New Roman"/>
            <w:sz w:val="24"/>
            <w:szCs w:val="24"/>
          </w:rPr>
          <w:delText>á</w:delText>
        </w:r>
      </w:del>
      <w:r w:rsidR="009B5517">
        <w:rPr>
          <w:rFonts w:ascii="Times New Roman" w:hAnsi="Times New Roman" w:cs="Times New Roman"/>
          <w:sz w:val="24"/>
          <w:szCs w:val="24"/>
        </w:rPr>
        <w:t xml:space="preserve"> a una literatura ya explorada académicamente, como lo son los Autores Marx, Durkheim, entre otros.</w:t>
      </w:r>
      <w:sdt>
        <w:sdtPr>
          <w:rPr>
            <w:rFonts w:ascii="Times New Roman" w:hAnsi="Times New Roman" w:cs="Times New Roman"/>
            <w:sz w:val="24"/>
            <w:szCs w:val="24"/>
          </w:rPr>
          <w:id w:val="1547179092"/>
          <w:citation/>
        </w:sdtPr>
        <w:sdtEndPr/>
        <w:sdtContent>
          <w:r w:rsidR="00F676C0">
            <w:rPr>
              <w:rFonts w:ascii="Times New Roman" w:hAnsi="Times New Roman" w:cs="Times New Roman"/>
              <w:sz w:val="24"/>
              <w:szCs w:val="24"/>
            </w:rPr>
            <w:fldChar w:fldCharType="begin"/>
          </w:r>
          <w:r w:rsidR="00F676C0">
            <w:rPr>
              <w:rFonts w:ascii="Times New Roman" w:hAnsi="Times New Roman" w:cs="Times New Roman"/>
              <w:sz w:val="24"/>
              <w:szCs w:val="24"/>
            </w:rPr>
            <w:instrText xml:space="preserve">CITATION How11 \p 174 \l 13322 </w:instrText>
          </w:r>
          <w:r w:rsidR="00F676C0">
            <w:rPr>
              <w:rFonts w:ascii="Times New Roman" w:hAnsi="Times New Roman" w:cs="Times New Roman"/>
              <w:sz w:val="24"/>
              <w:szCs w:val="24"/>
            </w:rPr>
            <w:fldChar w:fldCharType="separate"/>
          </w:r>
          <w:r w:rsidR="00F676C0">
            <w:rPr>
              <w:rFonts w:ascii="Times New Roman" w:hAnsi="Times New Roman" w:cs="Times New Roman"/>
              <w:noProof/>
              <w:sz w:val="24"/>
              <w:szCs w:val="24"/>
            </w:rPr>
            <w:t xml:space="preserve"> </w:t>
          </w:r>
          <w:r w:rsidR="00F676C0" w:rsidRPr="00F676C0">
            <w:rPr>
              <w:rFonts w:ascii="Times New Roman" w:hAnsi="Times New Roman" w:cs="Times New Roman"/>
              <w:noProof/>
              <w:sz w:val="24"/>
              <w:szCs w:val="24"/>
            </w:rPr>
            <w:t>(Becker, 2011, pág. 174)</w:t>
          </w:r>
          <w:r w:rsidR="00F676C0">
            <w:rPr>
              <w:rFonts w:ascii="Times New Roman" w:hAnsi="Times New Roman" w:cs="Times New Roman"/>
              <w:sz w:val="24"/>
              <w:szCs w:val="24"/>
            </w:rPr>
            <w:fldChar w:fldCharType="end"/>
          </w:r>
        </w:sdtContent>
      </w:sdt>
    </w:p>
    <w:p w14:paraId="6FEC23B4" w14:textId="4002A790" w:rsidR="009B5517" w:rsidRDefault="001675FE" w:rsidP="000A1905">
      <w:pPr>
        <w:spacing w:line="276" w:lineRule="auto"/>
        <w:jc w:val="both"/>
        <w:rPr>
          <w:rFonts w:ascii="Times New Roman" w:hAnsi="Times New Roman" w:cs="Times New Roman"/>
          <w:sz w:val="24"/>
          <w:szCs w:val="24"/>
        </w:rPr>
      </w:pPr>
      <w:r>
        <w:rPr>
          <w:rFonts w:ascii="Times New Roman" w:hAnsi="Times New Roman" w:cs="Times New Roman"/>
          <w:sz w:val="24"/>
          <w:szCs w:val="24"/>
        </w:rPr>
        <w:t>Además, recalca que utilizar</w:t>
      </w:r>
      <w:r w:rsidR="009B5517">
        <w:rPr>
          <w:rFonts w:ascii="Times New Roman" w:hAnsi="Times New Roman" w:cs="Times New Roman"/>
          <w:sz w:val="24"/>
          <w:szCs w:val="24"/>
        </w:rPr>
        <w:t xml:space="preserve"> esta literatura es importante en seis pasos según </w:t>
      </w:r>
      <w:proofErr w:type="spellStart"/>
      <w:r w:rsidR="009B5517">
        <w:rPr>
          <w:rFonts w:ascii="Times New Roman" w:hAnsi="Times New Roman" w:cs="Times New Roman"/>
          <w:sz w:val="24"/>
          <w:szCs w:val="24"/>
        </w:rPr>
        <w:t>Stinchcombe</w:t>
      </w:r>
      <w:proofErr w:type="spellEnd"/>
      <w:r>
        <w:rPr>
          <w:rFonts w:ascii="Times New Roman" w:hAnsi="Times New Roman" w:cs="Times New Roman"/>
          <w:sz w:val="24"/>
          <w:szCs w:val="24"/>
        </w:rPr>
        <w:t xml:space="preserve">, </w:t>
      </w:r>
      <w:r w:rsidR="006C3A16">
        <w:rPr>
          <w:rFonts w:ascii="Times New Roman" w:hAnsi="Times New Roman" w:cs="Times New Roman"/>
          <w:sz w:val="24"/>
          <w:szCs w:val="24"/>
        </w:rPr>
        <w:t xml:space="preserve">tales como utilizarla como fuente de ideas principales al inicio de la escritura, basar nuestras preguntas de investigación previas en los textos leídos, encontrar una manera correcta de iniciar nuestra escritura, ayudar a los estudiantes en sus investigaciones iniciales y para mostrar a que campo pertenece basándonos en autores conocidos. </w:t>
      </w:r>
      <w:sdt>
        <w:sdtPr>
          <w:rPr>
            <w:rFonts w:ascii="Times New Roman" w:hAnsi="Times New Roman" w:cs="Times New Roman"/>
            <w:sz w:val="24"/>
            <w:szCs w:val="24"/>
          </w:rPr>
          <w:id w:val="-2011976604"/>
          <w:citation/>
        </w:sdtPr>
        <w:sdtEndPr/>
        <w:sdtContent>
          <w:r w:rsidR="00F676C0">
            <w:rPr>
              <w:rFonts w:ascii="Times New Roman" w:hAnsi="Times New Roman" w:cs="Times New Roman"/>
              <w:sz w:val="24"/>
              <w:szCs w:val="24"/>
            </w:rPr>
            <w:fldChar w:fldCharType="begin"/>
          </w:r>
          <w:r w:rsidR="00166D92">
            <w:rPr>
              <w:rFonts w:ascii="Times New Roman" w:hAnsi="Times New Roman" w:cs="Times New Roman"/>
              <w:sz w:val="24"/>
              <w:szCs w:val="24"/>
            </w:rPr>
            <w:instrText xml:space="preserve">CITATION How11 \p 174-177 \l 13322 </w:instrText>
          </w:r>
          <w:r w:rsidR="00F676C0">
            <w:rPr>
              <w:rFonts w:ascii="Times New Roman" w:hAnsi="Times New Roman" w:cs="Times New Roman"/>
              <w:sz w:val="24"/>
              <w:szCs w:val="24"/>
            </w:rPr>
            <w:fldChar w:fldCharType="separate"/>
          </w:r>
          <w:r w:rsidR="00166D92" w:rsidRPr="00166D92">
            <w:rPr>
              <w:rFonts w:ascii="Times New Roman" w:hAnsi="Times New Roman" w:cs="Times New Roman"/>
              <w:noProof/>
              <w:sz w:val="24"/>
              <w:szCs w:val="24"/>
            </w:rPr>
            <w:t>(Becker, 2011, págs. 174-177)</w:t>
          </w:r>
          <w:r w:rsidR="00F676C0">
            <w:rPr>
              <w:rFonts w:ascii="Times New Roman" w:hAnsi="Times New Roman" w:cs="Times New Roman"/>
              <w:sz w:val="24"/>
              <w:szCs w:val="24"/>
            </w:rPr>
            <w:fldChar w:fldCharType="end"/>
          </w:r>
        </w:sdtContent>
      </w:sdt>
    </w:p>
    <w:p w14:paraId="4BC93FD1" w14:textId="14B3B57D" w:rsidR="00514997" w:rsidRDefault="00B55E4A" w:rsidP="000A1905">
      <w:pPr>
        <w:spacing w:line="276" w:lineRule="auto"/>
        <w:jc w:val="both"/>
        <w:rPr>
          <w:rFonts w:ascii="Times New Roman" w:hAnsi="Times New Roman" w:cs="Times New Roman"/>
          <w:sz w:val="24"/>
          <w:szCs w:val="24"/>
        </w:rPr>
      </w:pPr>
      <w:r>
        <w:rPr>
          <w:rFonts w:ascii="Times New Roman" w:hAnsi="Times New Roman" w:cs="Times New Roman"/>
          <w:sz w:val="24"/>
          <w:szCs w:val="24"/>
        </w:rPr>
        <w:t>Nos explica que e</w:t>
      </w:r>
      <w:r w:rsidR="00514997">
        <w:rPr>
          <w:rFonts w:ascii="Times New Roman" w:hAnsi="Times New Roman" w:cs="Times New Roman"/>
          <w:sz w:val="24"/>
          <w:szCs w:val="24"/>
        </w:rPr>
        <w:t>s un fracaso total el esperar como estudiante una revolución científica a la hora de hacer nuestro informe, pues estas revoluciones son trabajos de grandes masas de investigadores trabajando juntos.</w:t>
      </w:r>
      <w:sdt>
        <w:sdtPr>
          <w:rPr>
            <w:rFonts w:ascii="Times New Roman" w:hAnsi="Times New Roman" w:cs="Times New Roman"/>
            <w:sz w:val="24"/>
            <w:szCs w:val="24"/>
          </w:rPr>
          <w:id w:val="-511762294"/>
          <w:citation/>
        </w:sdtPr>
        <w:sdtEndPr/>
        <w:sdtContent>
          <w:r w:rsidR="00F676C0">
            <w:rPr>
              <w:rFonts w:ascii="Times New Roman" w:hAnsi="Times New Roman" w:cs="Times New Roman"/>
              <w:sz w:val="24"/>
              <w:szCs w:val="24"/>
            </w:rPr>
            <w:fldChar w:fldCharType="begin"/>
          </w:r>
          <w:r w:rsidR="00F676C0">
            <w:rPr>
              <w:rFonts w:ascii="Times New Roman" w:hAnsi="Times New Roman" w:cs="Times New Roman"/>
              <w:sz w:val="24"/>
              <w:szCs w:val="24"/>
            </w:rPr>
            <w:instrText xml:space="preserve">CITATION How11 \p 178 \l 13322 </w:instrText>
          </w:r>
          <w:r w:rsidR="00F676C0">
            <w:rPr>
              <w:rFonts w:ascii="Times New Roman" w:hAnsi="Times New Roman" w:cs="Times New Roman"/>
              <w:sz w:val="24"/>
              <w:szCs w:val="24"/>
            </w:rPr>
            <w:fldChar w:fldCharType="separate"/>
          </w:r>
          <w:r w:rsidR="00F676C0">
            <w:rPr>
              <w:rFonts w:ascii="Times New Roman" w:hAnsi="Times New Roman" w:cs="Times New Roman"/>
              <w:noProof/>
              <w:sz w:val="24"/>
              <w:szCs w:val="24"/>
            </w:rPr>
            <w:t xml:space="preserve"> </w:t>
          </w:r>
          <w:r w:rsidR="00F676C0" w:rsidRPr="00F676C0">
            <w:rPr>
              <w:rFonts w:ascii="Times New Roman" w:hAnsi="Times New Roman" w:cs="Times New Roman"/>
              <w:noProof/>
              <w:sz w:val="24"/>
              <w:szCs w:val="24"/>
            </w:rPr>
            <w:t>(Becker, 2011, pág. 178)</w:t>
          </w:r>
          <w:r w:rsidR="00F676C0">
            <w:rPr>
              <w:rFonts w:ascii="Times New Roman" w:hAnsi="Times New Roman" w:cs="Times New Roman"/>
              <w:sz w:val="24"/>
              <w:szCs w:val="24"/>
            </w:rPr>
            <w:fldChar w:fldCharType="end"/>
          </w:r>
        </w:sdtContent>
      </w:sdt>
    </w:p>
    <w:p w14:paraId="3ECAFB5F" w14:textId="531129F0" w:rsidR="00514997" w:rsidRDefault="00B55E4A" w:rsidP="000A1905">
      <w:pPr>
        <w:spacing w:line="276" w:lineRule="auto"/>
        <w:jc w:val="both"/>
        <w:rPr>
          <w:rFonts w:ascii="Times New Roman" w:hAnsi="Times New Roman" w:cs="Times New Roman"/>
          <w:sz w:val="24"/>
          <w:szCs w:val="24"/>
        </w:rPr>
      </w:pPr>
      <w:r>
        <w:rPr>
          <w:rFonts w:ascii="Times New Roman" w:hAnsi="Times New Roman" w:cs="Times New Roman"/>
          <w:sz w:val="24"/>
          <w:szCs w:val="24"/>
        </w:rPr>
        <w:t>Al finalizar, concluye explicándonos que l</w:t>
      </w:r>
      <w:r w:rsidR="00514997">
        <w:rPr>
          <w:rFonts w:ascii="Times New Roman" w:hAnsi="Times New Roman" w:cs="Times New Roman"/>
          <w:sz w:val="24"/>
          <w:szCs w:val="24"/>
        </w:rPr>
        <w:t>a bibliografía</w:t>
      </w:r>
      <w:r>
        <w:rPr>
          <w:rFonts w:ascii="Times New Roman" w:hAnsi="Times New Roman" w:cs="Times New Roman"/>
          <w:sz w:val="24"/>
          <w:szCs w:val="24"/>
        </w:rPr>
        <w:t xml:space="preserve"> </w:t>
      </w:r>
      <w:r w:rsidR="00514997">
        <w:rPr>
          <w:rFonts w:ascii="Times New Roman" w:hAnsi="Times New Roman" w:cs="Times New Roman"/>
          <w:sz w:val="24"/>
          <w:szCs w:val="24"/>
        </w:rPr>
        <w:t xml:space="preserve">se debe utilizar para conectar nuestros trabajos con la literatura, para generar que nuestra </w:t>
      </w:r>
      <w:r w:rsidR="001675FE">
        <w:rPr>
          <w:rFonts w:ascii="Times New Roman" w:hAnsi="Times New Roman" w:cs="Times New Roman"/>
          <w:sz w:val="24"/>
          <w:szCs w:val="24"/>
        </w:rPr>
        <w:t xml:space="preserve">investigación tenga partes útiles que nos hagan marcar, pues la gente no </w:t>
      </w:r>
      <w:r w:rsidR="007A1C2D">
        <w:rPr>
          <w:rFonts w:ascii="Times New Roman" w:hAnsi="Times New Roman" w:cs="Times New Roman"/>
          <w:sz w:val="24"/>
          <w:szCs w:val="24"/>
        </w:rPr>
        <w:t>está</w:t>
      </w:r>
      <w:r w:rsidR="001675FE">
        <w:rPr>
          <w:rFonts w:ascii="Times New Roman" w:hAnsi="Times New Roman" w:cs="Times New Roman"/>
          <w:sz w:val="24"/>
          <w:szCs w:val="24"/>
        </w:rPr>
        <w:t xml:space="preserve"> interesada en ideas nuevas que no puedan tener un fundamento anterior que nos </w:t>
      </w:r>
      <w:r>
        <w:rPr>
          <w:rFonts w:ascii="Times New Roman" w:hAnsi="Times New Roman" w:cs="Times New Roman"/>
          <w:sz w:val="24"/>
          <w:szCs w:val="24"/>
        </w:rPr>
        <w:t>ayude a buscar una manera adecuada de comprender el mundo, para iniciar nuestra investigación con nuestra idea, pero con un respaldo en la literatura</w:t>
      </w:r>
      <w:r w:rsidR="001675FE">
        <w:rPr>
          <w:rFonts w:ascii="Times New Roman" w:hAnsi="Times New Roman" w:cs="Times New Roman"/>
          <w:sz w:val="24"/>
          <w:szCs w:val="24"/>
        </w:rPr>
        <w:t xml:space="preserve">. </w:t>
      </w:r>
      <w:sdt>
        <w:sdtPr>
          <w:rPr>
            <w:rFonts w:ascii="Times New Roman" w:hAnsi="Times New Roman" w:cs="Times New Roman"/>
            <w:sz w:val="24"/>
            <w:szCs w:val="24"/>
          </w:rPr>
          <w:id w:val="-1018847566"/>
          <w:citation/>
        </w:sdtPr>
        <w:sdtEndPr/>
        <w:sdtContent>
          <w:r w:rsidR="00F676C0">
            <w:rPr>
              <w:rFonts w:ascii="Times New Roman" w:hAnsi="Times New Roman" w:cs="Times New Roman"/>
              <w:sz w:val="24"/>
              <w:szCs w:val="24"/>
            </w:rPr>
            <w:fldChar w:fldCharType="begin"/>
          </w:r>
          <w:r w:rsidR="00F676C0">
            <w:rPr>
              <w:rFonts w:ascii="Times New Roman" w:hAnsi="Times New Roman" w:cs="Times New Roman"/>
              <w:sz w:val="24"/>
              <w:szCs w:val="24"/>
            </w:rPr>
            <w:instrText xml:space="preserve">CITATION How11 \p 184 \l 13322 </w:instrText>
          </w:r>
          <w:r w:rsidR="00F676C0">
            <w:rPr>
              <w:rFonts w:ascii="Times New Roman" w:hAnsi="Times New Roman" w:cs="Times New Roman"/>
              <w:sz w:val="24"/>
              <w:szCs w:val="24"/>
            </w:rPr>
            <w:fldChar w:fldCharType="separate"/>
          </w:r>
          <w:r w:rsidR="00F676C0" w:rsidRPr="00F676C0">
            <w:rPr>
              <w:rFonts w:ascii="Times New Roman" w:hAnsi="Times New Roman" w:cs="Times New Roman"/>
              <w:noProof/>
              <w:sz w:val="24"/>
              <w:szCs w:val="24"/>
            </w:rPr>
            <w:t>(Becker, 2011, pág. 184)</w:t>
          </w:r>
          <w:r w:rsidR="00F676C0">
            <w:rPr>
              <w:rFonts w:ascii="Times New Roman" w:hAnsi="Times New Roman" w:cs="Times New Roman"/>
              <w:sz w:val="24"/>
              <w:szCs w:val="24"/>
            </w:rPr>
            <w:fldChar w:fldCharType="end"/>
          </w:r>
        </w:sdtContent>
      </w:sdt>
    </w:p>
    <w:p w14:paraId="1F6F148B" w14:textId="77777777" w:rsidR="000A1905" w:rsidRDefault="000A1905" w:rsidP="000A1905">
      <w:pPr>
        <w:spacing w:line="276" w:lineRule="auto"/>
        <w:jc w:val="both"/>
        <w:rPr>
          <w:rFonts w:ascii="Times New Roman" w:hAnsi="Times New Roman" w:cs="Times New Roman"/>
          <w:sz w:val="24"/>
          <w:szCs w:val="24"/>
        </w:rPr>
      </w:pPr>
      <w:r>
        <w:rPr>
          <w:rFonts w:ascii="Times New Roman" w:hAnsi="Times New Roman" w:cs="Times New Roman"/>
          <w:sz w:val="24"/>
          <w:szCs w:val="24"/>
        </w:rPr>
        <w:lastRenderedPageBreak/>
        <w:t>Comentario:</w:t>
      </w:r>
    </w:p>
    <w:p w14:paraId="0C35F781" w14:textId="7C41E0CD" w:rsidR="000A1905" w:rsidRDefault="000A1905" w:rsidP="000A1905">
      <w:pPr>
        <w:spacing w:line="276" w:lineRule="auto"/>
        <w:jc w:val="both"/>
        <w:rPr>
          <w:rFonts w:ascii="Times New Roman" w:hAnsi="Times New Roman" w:cs="Times New Roman"/>
          <w:sz w:val="24"/>
          <w:szCs w:val="24"/>
        </w:rPr>
      </w:pPr>
      <w:r w:rsidRPr="000A1905">
        <w:rPr>
          <w:rFonts w:ascii="Times New Roman" w:hAnsi="Times New Roman" w:cs="Times New Roman"/>
          <w:sz w:val="24"/>
          <w:szCs w:val="24"/>
        </w:rPr>
        <w:t>¿Cuál es el espacio para la creatividad del investigador o la investigadora en la revisión de la bibliografía?</w:t>
      </w:r>
      <w:r>
        <w:rPr>
          <w:rFonts w:ascii="Times New Roman" w:hAnsi="Times New Roman" w:cs="Times New Roman"/>
          <w:sz w:val="24"/>
          <w:szCs w:val="24"/>
        </w:rPr>
        <w:t xml:space="preserve"> </w:t>
      </w:r>
    </w:p>
    <w:p w14:paraId="065A159B" w14:textId="5A9699C9" w:rsidR="007A1C2D" w:rsidRDefault="007A1C2D" w:rsidP="000A1905">
      <w:pPr>
        <w:spacing w:line="276" w:lineRule="auto"/>
        <w:jc w:val="both"/>
        <w:rPr>
          <w:rFonts w:ascii="Times New Roman" w:hAnsi="Times New Roman" w:cs="Times New Roman"/>
          <w:sz w:val="24"/>
          <w:szCs w:val="24"/>
        </w:rPr>
      </w:pPr>
      <w:r>
        <w:rPr>
          <w:rFonts w:ascii="Times New Roman" w:hAnsi="Times New Roman" w:cs="Times New Roman"/>
          <w:sz w:val="24"/>
          <w:szCs w:val="24"/>
        </w:rPr>
        <w:t>El investigador a la hora de escribir puede utilizar la bibliografía como un fundamento e inclusive sacar ideas que le ayuden a la hora de</w:t>
      </w:r>
      <w:r w:rsidR="00EF23D3">
        <w:rPr>
          <w:rFonts w:ascii="Times New Roman" w:hAnsi="Times New Roman" w:cs="Times New Roman"/>
          <w:sz w:val="24"/>
          <w:szCs w:val="24"/>
        </w:rPr>
        <w:t xml:space="preserve"> iniciar</w:t>
      </w:r>
      <w:r>
        <w:rPr>
          <w:rFonts w:ascii="Times New Roman" w:hAnsi="Times New Roman" w:cs="Times New Roman"/>
          <w:sz w:val="24"/>
          <w:szCs w:val="24"/>
        </w:rPr>
        <w:t>, pero por sobre todo este debe usar su creatividad para decir cosas nuevas y comprensibles de los clásicos</w:t>
      </w:r>
      <w:r w:rsidR="00EF23D3">
        <w:rPr>
          <w:rFonts w:ascii="Times New Roman" w:hAnsi="Times New Roman" w:cs="Times New Roman"/>
          <w:sz w:val="24"/>
          <w:szCs w:val="24"/>
        </w:rPr>
        <w:t xml:space="preserve"> utilizados para iniciar esta</w:t>
      </w:r>
      <w:r>
        <w:rPr>
          <w:rFonts w:ascii="Times New Roman" w:hAnsi="Times New Roman" w:cs="Times New Roman"/>
          <w:sz w:val="24"/>
          <w:szCs w:val="24"/>
        </w:rPr>
        <w:t xml:space="preserve">. </w:t>
      </w:r>
      <w:sdt>
        <w:sdtPr>
          <w:rPr>
            <w:rFonts w:ascii="Times New Roman" w:hAnsi="Times New Roman" w:cs="Times New Roman"/>
            <w:sz w:val="24"/>
            <w:szCs w:val="24"/>
          </w:rPr>
          <w:id w:val="-14620123"/>
          <w:citation/>
        </w:sdtPr>
        <w:sdtEndPr/>
        <w:sdtContent>
          <w:r>
            <w:rPr>
              <w:rFonts w:ascii="Times New Roman" w:hAnsi="Times New Roman" w:cs="Times New Roman"/>
              <w:sz w:val="24"/>
              <w:szCs w:val="24"/>
            </w:rPr>
            <w:fldChar w:fldCharType="begin"/>
          </w:r>
          <w:r>
            <w:rPr>
              <w:rFonts w:ascii="Times New Roman" w:hAnsi="Times New Roman" w:cs="Times New Roman"/>
              <w:sz w:val="24"/>
              <w:szCs w:val="24"/>
            </w:rPr>
            <w:instrText xml:space="preserve">CITATION How11 \p 178 \l 13322 </w:instrText>
          </w:r>
          <w:r>
            <w:rPr>
              <w:rFonts w:ascii="Times New Roman" w:hAnsi="Times New Roman" w:cs="Times New Roman"/>
              <w:sz w:val="24"/>
              <w:szCs w:val="24"/>
            </w:rPr>
            <w:fldChar w:fldCharType="separate"/>
          </w:r>
          <w:r w:rsidRPr="007A1C2D">
            <w:rPr>
              <w:rFonts w:ascii="Times New Roman" w:hAnsi="Times New Roman" w:cs="Times New Roman"/>
              <w:noProof/>
              <w:sz w:val="24"/>
              <w:szCs w:val="24"/>
            </w:rPr>
            <w:t>(Becker, 2011, pág. 178)</w:t>
          </w:r>
          <w:r>
            <w:rPr>
              <w:rFonts w:ascii="Times New Roman" w:hAnsi="Times New Roman" w:cs="Times New Roman"/>
              <w:sz w:val="24"/>
              <w:szCs w:val="24"/>
            </w:rPr>
            <w:fldChar w:fldCharType="end"/>
          </w:r>
        </w:sdtContent>
      </w:sdt>
    </w:p>
    <w:p w14:paraId="45BBC373" w14:textId="1ABA8A12" w:rsidR="007A1C2D" w:rsidRDefault="00EF23D3" w:rsidP="000A1905">
      <w:pPr>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Al momento de </w:t>
      </w:r>
      <w:r w:rsidRPr="007B6DB6">
        <w:rPr>
          <w:rFonts w:ascii="Times New Roman" w:hAnsi="Times New Roman" w:cs="Times New Roman"/>
          <w:sz w:val="24"/>
          <w:szCs w:val="24"/>
          <w:highlight w:val="yellow"/>
          <w:rPrChange w:id="3" w:author="CLAUDIO DUARTE" w:date="2021-11-10T17:34:00Z">
            <w:rPr>
              <w:rFonts w:ascii="Times New Roman" w:hAnsi="Times New Roman" w:cs="Times New Roman"/>
              <w:sz w:val="24"/>
              <w:szCs w:val="24"/>
            </w:rPr>
          </w:rPrChange>
        </w:rPr>
        <w:t>utilizar</w:t>
      </w:r>
      <w:r>
        <w:rPr>
          <w:rFonts w:ascii="Times New Roman" w:hAnsi="Times New Roman" w:cs="Times New Roman"/>
          <w:sz w:val="24"/>
          <w:szCs w:val="24"/>
        </w:rPr>
        <w:t xml:space="preserve"> nuestra bibliografía, clásica o no, somos nosotros quienes sabemos de que forma la vamos </w:t>
      </w:r>
      <w:r w:rsidRPr="007B6DB6">
        <w:rPr>
          <w:rFonts w:ascii="Times New Roman" w:hAnsi="Times New Roman" w:cs="Times New Roman"/>
          <w:sz w:val="24"/>
          <w:szCs w:val="24"/>
          <w:highlight w:val="yellow"/>
          <w:rPrChange w:id="4" w:author="CLAUDIO DUARTE" w:date="2021-11-10T17:34:00Z">
            <w:rPr>
              <w:rFonts w:ascii="Times New Roman" w:hAnsi="Times New Roman" w:cs="Times New Roman"/>
              <w:sz w:val="24"/>
              <w:szCs w:val="24"/>
            </w:rPr>
          </w:rPrChange>
        </w:rPr>
        <w:t>a utilizar</w:t>
      </w:r>
      <w:r>
        <w:rPr>
          <w:rFonts w:ascii="Times New Roman" w:hAnsi="Times New Roman" w:cs="Times New Roman"/>
          <w:sz w:val="24"/>
          <w:szCs w:val="24"/>
        </w:rPr>
        <w:t>, desde el buscar responder preguntas distintas a las que el autor</w:t>
      </w:r>
      <w:r w:rsidR="00615642">
        <w:rPr>
          <w:rFonts w:ascii="Times New Roman" w:hAnsi="Times New Roman" w:cs="Times New Roman"/>
          <w:sz w:val="24"/>
          <w:szCs w:val="24"/>
        </w:rPr>
        <w:t xml:space="preserve"> original</w:t>
      </w:r>
      <w:r>
        <w:rPr>
          <w:rFonts w:ascii="Times New Roman" w:hAnsi="Times New Roman" w:cs="Times New Roman"/>
          <w:sz w:val="24"/>
          <w:szCs w:val="24"/>
        </w:rPr>
        <w:t xml:space="preserve"> propone, hasta darle un nuevo enfoque según nuestra investigación. Además, durante </w:t>
      </w:r>
      <w:r w:rsidR="009976FD">
        <w:rPr>
          <w:rFonts w:ascii="Times New Roman" w:hAnsi="Times New Roman" w:cs="Times New Roman"/>
          <w:sz w:val="24"/>
          <w:szCs w:val="24"/>
        </w:rPr>
        <w:t>nuestro</w:t>
      </w:r>
      <w:r>
        <w:rPr>
          <w:rFonts w:ascii="Times New Roman" w:hAnsi="Times New Roman" w:cs="Times New Roman"/>
          <w:sz w:val="24"/>
          <w:szCs w:val="24"/>
        </w:rPr>
        <w:t xml:space="preserve"> marco teórico</w:t>
      </w:r>
      <w:r w:rsidR="00615642">
        <w:rPr>
          <w:rStyle w:val="Refdenotaalpie"/>
          <w:rFonts w:ascii="Times New Roman" w:hAnsi="Times New Roman" w:cs="Times New Roman"/>
          <w:sz w:val="24"/>
          <w:szCs w:val="24"/>
        </w:rPr>
        <w:footnoteReference w:id="1"/>
      </w:r>
      <w:r>
        <w:rPr>
          <w:rFonts w:ascii="Times New Roman" w:hAnsi="Times New Roman" w:cs="Times New Roman"/>
          <w:sz w:val="24"/>
          <w:szCs w:val="24"/>
        </w:rPr>
        <w:t xml:space="preserve"> </w:t>
      </w:r>
      <w:r w:rsidR="009976FD">
        <w:rPr>
          <w:rFonts w:ascii="Times New Roman" w:hAnsi="Times New Roman" w:cs="Times New Roman"/>
          <w:sz w:val="24"/>
          <w:szCs w:val="24"/>
        </w:rPr>
        <w:t>nos encontramos la</w:t>
      </w:r>
      <w:r>
        <w:rPr>
          <w:rFonts w:ascii="Times New Roman" w:hAnsi="Times New Roman" w:cs="Times New Roman"/>
          <w:sz w:val="24"/>
          <w:szCs w:val="24"/>
        </w:rPr>
        <w:t xml:space="preserve"> posibilidad de nombrar y definir ciertos conceptos o autores que serán fundamentales en nuestra investigación</w:t>
      </w:r>
      <w:r w:rsidR="009976FD">
        <w:rPr>
          <w:rFonts w:ascii="Times New Roman" w:hAnsi="Times New Roman" w:cs="Times New Roman"/>
          <w:sz w:val="24"/>
          <w:szCs w:val="24"/>
        </w:rPr>
        <w:t xml:space="preserve">, esto basándonos en nuestras ideas previas de cómo queremos llevar a cabo nuestra investigación. </w:t>
      </w:r>
    </w:p>
    <w:p w14:paraId="778CAE6A" w14:textId="0C7CF743" w:rsidR="00EF23D3" w:rsidRDefault="00615642" w:rsidP="000A1905">
      <w:pPr>
        <w:spacing w:line="276" w:lineRule="auto"/>
        <w:jc w:val="both"/>
        <w:rPr>
          <w:rFonts w:ascii="Times New Roman" w:hAnsi="Times New Roman" w:cs="Times New Roman"/>
          <w:sz w:val="24"/>
          <w:szCs w:val="24"/>
        </w:rPr>
      </w:pPr>
      <w:r>
        <w:rPr>
          <w:rFonts w:ascii="Times New Roman" w:hAnsi="Times New Roman" w:cs="Times New Roman"/>
          <w:sz w:val="24"/>
          <w:szCs w:val="24"/>
        </w:rPr>
        <w:t>Es decir, que el investigador debe tener un conocimiento desde antes de escribir una investigación sobre la bibliografía que se busca utilizar, revisar constantemente que esta no deforme nuestro enfoque</w:t>
      </w:r>
      <w:r w:rsidR="009976FD">
        <w:rPr>
          <w:rFonts w:ascii="Times New Roman" w:hAnsi="Times New Roman" w:cs="Times New Roman"/>
          <w:sz w:val="24"/>
          <w:szCs w:val="24"/>
        </w:rPr>
        <w:t xml:space="preserve"> a la hora de utilizarla. </w:t>
      </w:r>
    </w:p>
    <w:p w14:paraId="7A238011" w14:textId="77777777" w:rsidR="007A1C2D" w:rsidRDefault="007A1C2D" w:rsidP="000A1905">
      <w:pPr>
        <w:spacing w:line="276" w:lineRule="auto"/>
        <w:jc w:val="both"/>
        <w:rPr>
          <w:rFonts w:ascii="Times New Roman" w:hAnsi="Times New Roman" w:cs="Times New Roman"/>
          <w:sz w:val="24"/>
          <w:szCs w:val="24"/>
        </w:rPr>
      </w:pPr>
    </w:p>
    <w:p w14:paraId="32D075D8" w14:textId="77777777" w:rsidR="007A1C2D" w:rsidRDefault="007A1C2D" w:rsidP="000A1905">
      <w:pPr>
        <w:spacing w:line="276" w:lineRule="auto"/>
        <w:jc w:val="both"/>
        <w:rPr>
          <w:rFonts w:ascii="Times New Roman" w:hAnsi="Times New Roman" w:cs="Times New Roman"/>
          <w:sz w:val="24"/>
          <w:szCs w:val="24"/>
        </w:rPr>
      </w:pPr>
    </w:p>
    <w:p w14:paraId="3FD17E75" w14:textId="77777777" w:rsidR="000A1905" w:rsidRDefault="000A1905">
      <w:pPr>
        <w:rPr>
          <w:rFonts w:ascii="Times New Roman" w:hAnsi="Times New Roman" w:cs="Times New Roman"/>
          <w:sz w:val="24"/>
          <w:szCs w:val="24"/>
        </w:rPr>
      </w:pPr>
    </w:p>
    <w:p w14:paraId="191584FA" w14:textId="43C495F2" w:rsidR="004021DF" w:rsidRDefault="004021DF">
      <w:pPr>
        <w:rPr>
          <w:rFonts w:ascii="Times New Roman" w:hAnsi="Times New Roman" w:cs="Times New Roman"/>
          <w:sz w:val="24"/>
          <w:szCs w:val="24"/>
        </w:rPr>
      </w:pPr>
    </w:p>
    <w:p w14:paraId="67B93F47" w14:textId="48BD62E1" w:rsidR="009976FD" w:rsidRDefault="009976FD">
      <w:pPr>
        <w:rPr>
          <w:rFonts w:ascii="Times New Roman" w:hAnsi="Times New Roman" w:cs="Times New Roman"/>
          <w:sz w:val="24"/>
          <w:szCs w:val="24"/>
        </w:rPr>
      </w:pPr>
    </w:p>
    <w:p w14:paraId="248734A5" w14:textId="71FB6EC9" w:rsidR="009976FD" w:rsidRDefault="009976FD">
      <w:pPr>
        <w:rPr>
          <w:rFonts w:ascii="Times New Roman" w:hAnsi="Times New Roman" w:cs="Times New Roman"/>
          <w:sz w:val="24"/>
          <w:szCs w:val="24"/>
        </w:rPr>
      </w:pPr>
    </w:p>
    <w:p w14:paraId="55D614D9" w14:textId="10EA9E2E" w:rsidR="009976FD" w:rsidRDefault="009976FD">
      <w:pPr>
        <w:rPr>
          <w:rFonts w:ascii="Times New Roman" w:hAnsi="Times New Roman" w:cs="Times New Roman"/>
          <w:sz w:val="24"/>
          <w:szCs w:val="24"/>
        </w:rPr>
      </w:pPr>
    </w:p>
    <w:p w14:paraId="13C2F9EB" w14:textId="39FA707B" w:rsidR="009976FD" w:rsidRDefault="009976FD">
      <w:pPr>
        <w:rPr>
          <w:rFonts w:ascii="Times New Roman" w:hAnsi="Times New Roman" w:cs="Times New Roman"/>
          <w:sz w:val="24"/>
          <w:szCs w:val="24"/>
        </w:rPr>
      </w:pPr>
    </w:p>
    <w:p w14:paraId="57B9FCCB" w14:textId="1523D6FC" w:rsidR="009976FD" w:rsidRDefault="009976FD">
      <w:pPr>
        <w:rPr>
          <w:rFonts w:ascii="Times New Roman" w:hAnsi="Times New Roman" w:cs="Times New Roman"/>
          <w:sz w:val="24"/>
          <w:szCs w:val="24"/>
        </w:rPr>
      </w:pPr>
    </w:p>
    <w:p w14:paraId="1AFB2FDB" w14:textId="3167A1C7" w:rsidR="009976FD" w:rsidRDefault="009976FD">
      <w:pPr>
        <w:rPr>
          <w:rFonts w:ascii="Times New Roman" w:hAnsi="Times New Roman" w:cs="Times New Roman"/>
          <w:sz w:val="24"/>
          <w:szCs w:val="24"/>
        </w:rPr>
      </w:pPr>
    </w:p>
    <w:p w14:paraId="6FB61220" w14:textId="36E256BA" w:rsidR="009976FD" w:rsidRDefault="009976FD">
      <w:pPr>
        <w:rPr>
          <w:rFonts w:ascii="Times New Roman" w:hAnsi="Times New Roman" w:cs="Times New Roman"/>
          <w:sz w:val="24"/>
          <w:szCs w:val="24"/>
        </w:rPr>
      </w:pPr>
    </w:p>
    <w:p w14:paraId="2425F636" w14:textId="5F634AE2" w:rsidR="009976FD" w:rsidRDefault="009976FD">
      <w:pPr>
        <w:rPr>
          <w:rFonts w:ascii="Times New Roman" w:hAnsi="Times New Roman" w:cs="Times New Roman"/>
          <w:sz w:val="24"/>
          <w:szCs w:val="24"/>
        </w:rPr>
      </w:pPr>
    </w:p>
    <w:p w14:paraId="7F3CB510" w14:textId="56FB1568" w:rsidR="009976FD" w:rsidRDefault="009976FD">
      <w:pPr>
        <w:rPr>
          <w:rFonts w:ascii="Times New Roman" w:hAnsi="Times New Roman" w:cs="Times New Roman"/>
          <w:sz w:val="24"/>
          <w:szCs w:val="24"/>
        </w:rPr>
      </w:pPr>
    </w:p>
    <w:sdt>
      <w:sdtPr>
        <w:rPr>
          <w:rFonts w:asciiTheme="minorHAnsi" w:eastAsiaTheme="minorHAnsi" w:hAnsiTheme="minorHAnsi" w:cstheme="minorBidi"/>
          <w:color w:val="auto"/>
          <w:sz w:val="22"/>
          <w:szCs w:val="22"/>
          <w:lang w:val="es-ES" w:eastAsia="en-US"/>
        </w:rPr>
        <w:id w:val="1244300515"/>
        <w:docPartObj>
          <w:docPartGallery w:val="Bibliographies"/>
          <w:docPartUnique/>
        </w:docPartObj>
      </w:sdtPr>
      <w:sdtEndPr>
        <w:rPr>
          <w:lang w:val="es-CL"/>
        </w:rPr>
      </w:sdtEndPr>
      <w:sdtContent>
        <w:p w14:paraId="44EFB361" w14:textId="757F05FB" w:rsidR="009976FD" w:rsidRDefault="009976FD">
          <w:pPr>
            <w:pStyle w:val="Ttulo1"/>
          </w:pPr>
          <w:r>
            <w:rPr>
              <w:lang w:val="es-ES"/>
            </w:rPr>
            <w:t>Referencias</w:t>
          </w:r>
        </w:p>
        <w:sdt>
          <w:sdtPr>
            <w:id w:val="-573587230"/>
            <w:bibliography/>
          </w:sdtPr>
          <w:sdtEndPr/>
          <w:sdtContent>
            <w:p w14:paraId="78710587" w14:textId="77777777" w:rsidR="009976FD" w:rsidRDefault="009976FD" w:rsidP="009976FD">
              <w:pPr>
                <w:pStyle w:val="Bibliografa"/>
                <w:ind w:left="720" w:hanging="720"/>
                <w:rPr>
                  <w:noProof/>
                  <w:sz w:val="24"/>
                  <w:szCs w:val="24"/>
                  <w:lang w:val="es-ES"/>
                </w:rPr>
              </w:pPr>
              <w:r>
                <w:fldChar w:fldCharType="begin"/>
              </w:r>
              <w:r>
                <w:instrText>BIBLIOGRAPHY</w:instrText>
              </w:r>
              <w:r>
                <w:fldChar w:fldCharType="separate"/>
              </w:r>
              <w:r>
                <w:rPr>
                  <w:noProof/>
                  <w:lang w:val="es-ES"/>
                </w:rPr>
                <w:t xml:space="preserve">Becker, H. (2011). </w:t>
              </w:r>
              <w:r>
                <w:rPr>
                  <w:i/>
                  <w:iCs/>
                  <w:noProof/>
                  <w:lang w:val="es-ES"/>
                </w:rPr>
                <w:t>Manual de escritura para científicos sociales: cómo empezar y terminar una tesis, un libro o un artículo. Capítulo 8. Abrumado por la bibliografía.</w:t>
              </w:r>
              <w:r>
                <w:rPr>
                  <w:noProof/>
                  <w:lang w:val="es-ES"/>
                </w:rPr>
                <w:t xml:space="preserve"> Buenos Aires: Siglo Veintiuno Editores .</w:t>
              </w:r>
            </w:p>
            <w:p w14:paraId="22EE01FB" w14:textId="77777777" w:rsidR="009976FD" w:rsidRDefault="009976FD" w:rsidP="009976FD">
              <w:pPr>
                <w:pStyle w:val="Bibliografa"/>
                <w:ind w:left="720" w:hanging="720"/>
                <w:rPr>
                  <w:noProof/>
                  <w:lang w:val="es-ES"/>
                </w:rPr>
              </w:pPr>
              <w:r>
                <w:rPr>
                  <w:noProof/>
                  <w:lang w:val="es-ES"/>
                </w:rPr>
                <w:t xml:space="preserve">Zamorano, J. (04 de 11 de 2021). </w:t>
              </w:r>
              <w:r>
                <w:rPr>
                  <w:i/>
                  <w:iCs/>
                  <w:noProof/>
                  <w:lang w:val="es-ES"/>
                </w:rPr>
                <w:t>Universidad Autonoma de Hidalgo .</w:t>
              </w:r>
              <w:r>
                <w:rPr>
                  <w:noProof/>
                  <w:lang w:val="es-ES"/>
                </w:rPr>
                <w:t xml:space="preserve"> Obtenido de Resuménes, mapas o diagramas de aplicación del conocimiento.: https://www.uaeh.edu.mx/scige/boletin/prepa4/n2/m4.html</w:t>
              </w:r>
            </w:p>
            <w:p w14:paraId="3AC178B0" w14:textId="230798D6" w:rsidR="009976FD" w:rsidRDefault="009976FD" w:rsidP="009976FD">
              <w:r>
                <w:rPr>
                  <w:b/>
                  <w:bCs/>
                </w:rPr>
                <w:fldChar w:fldCharType="end"/>
              </w:r>
            </w:p>
          </w:sdtContent>
        </w:sdt>
      </w:sdtContent>
    </w:sdt>
    <w:p w14:paraId="79711483" w14:textId="77777777" w:rsidR="009976FD" w:rsidRPr="004021DF" w:rsidRDefault="009976FD">
      <w:pPr>
        <w:rPr>
          <w:rFonts w:ascii="Times New Roman" w:hAnsi="Times New Roman" w:cs="Times New Roman"/>
          <w:sz w:val="24"/>
          <w:szCs w:val="24"/>
        </w:rPr>
      </w:pPr>
    </w:p>
    <w:sectPr w:rsidR="009976FD" w:rsidRPr="004021DF">
      <w:pgSz w:w="12240" w:h="15840"/>
      <w:pgMar w:top="1417" w:right="1701" w:bottom="1417" w:left="1701"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CLAUDIO DUARTE" w:date="2021-11-10T17:34:00Z" w:initials="CD">
    <w:p w14:paraId="19DD39B2" w14:textId="5B6005A2" w:rsidR="007B6DB6" w:rsidRDefault="007B6DB6">
      <w:pPr>
        <w:pStyle w:val="Textocomentario"/>
      </w:pPr>
      <w:r>
        <w:rPr>
          <w:rStyle w:val="Refdecomentario"/>
        </w:rPr>
        <w:annotationRef/>
      </w:r>
      <w:r>
        <w:t>Muy buen trabajo. NOTA: 7.0</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19DD39B2"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36811E" w16cex:dateUtc="2021-11-10T20:3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9DD39B2" w16cid:durableId="2536811E"/>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22A530" w14:textId="77777777" w:rsidR="002A4549" w:rsidRDefault="002A4549" w:rsidP="00615642">
      <w:pPr>
        <w:spacing w:after="0" w:line="240" w:lineRule="auto"/>
      </w:pPr>
      <w:r>
        <w:separator/>
      </w:r>
    </w:p>
  </w:endnote>
  <w:endnote w:type="continuationSeparator" w:id="0">
    <w:p w14:paraId="2C125A80" w14:textId="77777777" w:rsidR="002A4549" w:rsidRDefault="002A4549" w:rsidP="006156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91AA23" w14:textId="77777777" w:rsidR="002A4549" w:rsidRDefault="002A4549" w:rsidP="00615642">
      <w:pPr>
        <w:spacing w:after="0" w:line="240" w:lineRule="auto"/>
      </w:pPr>
      <w:r>
        <w:separator/>
      </w:r>
    </w:p>
  </w:footnote>
  <w:footnote w:type="continuationSeparator" w:id="0">
    <w:p w14:paraId="7B0043F5" w14:textId="77777777" w:rsidR="002A4549" w:rsidRDefault="002A4549" w:rsidP="00615642">
      <w:pPr>
        <w:spacing w:after="0" w:line="240" w:lineRule="auto"/>
      </w:pPr>
      <w:r>
        <w:continuationSeparator/>
      </w:r>
    </w:p>
  </w:footnote>
  <w:footnote w:id="1">
    <w:p w14:paraId="2D11A8A4" w14:textId="76AD6F5F" w:rsidR="00615642" w:rsidRDefault="00615642">
      <w:pPr>
        <w:pStyle w:val="Textonotapie"/>
      </w:pPr>
      <w:r>
        <w:rPr>
          <w:rStyle w:val="Refdenotaalpie"/>
        </w:rPr>
        <w:footnoteRef/>
      </w:r>
      <w:r>
        <w:t xml:space="preserve"> Lugar donde el investigador debe referir todas las fuentes que se utilizaran durante el tema a investigar, dándole la forma a la investigación que se busca hacer. </w:t>
      </w:r>
      <w:sdt>
        <w:sdtPr>
          <w:id w:val="-1323198643"/>
          <w:citation/>
        </w:sdtPr>
        <w:sdtEndPr/>
        <w:sdtContent>
          <w:r>
            <w:fldChar w:fldCharType="begin"/>
          </w:r>
          <w:r>
            <w:instrText xml:space="preserve"> CITATION Jor21 \l 13322 </w:instrText>
          </w:r>
          <w:r>
            <w:fldChar w:fldCharType="separate"/>
          </w:r>
          <w:r>
            <w:rPr>
              <w:noProof/>
            </w:rPr>
            <w:t>(Zamorano, 2021)</w:t>
          </w:r>
          <w:r>
            <w:fldChar w:fldCharType="end"/>
          </w:r>
        </w:sdtContent>
      </w:sdt>
    </w:p>
  </w:footnote>
</w:footnote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CLAUDIO DUARTE">
    <w15:presenceInfo w15:providerId="None" w15:userId="CLAUDIO DUART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21DF"/>
    <w:rsid w:val="000A1905"/>
    <w:rsid w:val="00166D92"/>
    <w:rsid w:val="001675FE"/>
    <w:rsid w:val="00284073"/>
    <w:rsid w:val="002A4549"/>
    <w:rsid w:val="003B0CEB"/>
    <w:rsid w:val="004021DF"/>
    <w:rsid w:val="00444911"/>
    <w:rsid w:val="00514963"/>
    <w:rsid w:val="00514997"/>
    <w:rsid w:val="005C7E49"/>
    <w:rsid w:val="00615642"/>
    <w:rsid w:val="006C3A16"/>
    <w:rsid w:val="0071109D"/>
    <w:rsid w:val="00727618"/>
    <w:rsid w:val="007A1C2D"/>
    <w:rsid w:val="007B6DB6"/>
    <w:rsid w:val="00872D71"/>
    <w:rsid w:val="00924DDB"/>
    <w:rsid w:val="009976FD"/>
    <w:rsid w:val="009B5517"/>
    <w:rsid w:val="00AF4023"/>
    <w:rsid w:val="00B55E4A"/>
    <w:rsid w:val="00EF23D3"/>
    <w:rsid w:val="00F676C0"/>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A49470"/>
  <w15:chartTrackingRefBased/>
  <w15:docId w15:val="{ED415EA1-182C-4B6F-9AFD-21D9B5DAE1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C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uiPriority w:val="9"/>
    <w:qFormat/>
    <w:rsid w:val="009976FD"/>
    <w:pPr>
      <w:keepNext/>
      <w:keepLines/>
      <w:spacing w:before="240" w:after="0"/>
      <w:outlineLvl w:val="0"/>
    </w:pPr>
    <w:rPr>
      <w:rFonts w:asciiTheme="majorHAnsi" w:eastAsiaTheme="majorEastAsia" w:hAnsiTheme="majorHAnsi" w:cstheme="majorBidi"/>
      <w:color w:val="2F5496" w:themeColor="accent1" w:themeShade="BF"/>
      <w:sz w:val="32"/>
      <w:szCs w:val="32"/>
      <w:lang w:eastAsia="es-C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notapie">
    <w:name w:val="footnote text"/>
    <w:basedOn w:val="Normal"/>
    <w:link w:val="TextonotapieCar"/>
    <w:uiPriority w:val="99"/>
    <w:semiHidden/>
    <w:unhideWhenUsed/>
    <w:rsid w:val="00615642"/>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615642"/>
    <w:rPr>
      <w:sz w:val="20"/>
      <w:szCs w:val="20"/>
    </w:rPr>
  </w:style>
  <w:style w:type="character" w:styleId="Refdenotaalpie">
    <w:name w:val="footnote reference"/>
    <w:basedOn w:val="Fuentedeprrafopredeter"/>
    <w:uiPriority w:val="99"/>
    <w:semiHidden/>
    <w:unhideWhenUsed/>
    <w:rsid w:val="00615642"/>
    <w:rPr>
      <w:vertAlign w:val="superscript"/>
    </w:rPr>
  </w:style>
  <w:style w:type="character" w:customStyle="1" w:styleId="Ttulo1Car">
    <w:name w:val="Título 1 Car"/>
    <w:basedOn w:val="Fuentedeprrafopredeter"/>
    <w:link w:val="Ttulo1"/>
    <w:uiPriority w:val="9"/>
    <w:rsid w:val="009976FD"/>
    <w:rPr>
      <w:rFonts w:asciiTheme="majorHAnsi" w:eastAsiaTheme="majorEastAsia" w:hAnsiTheme="majorHAnsi" w:cstheme="majorBidi"/>
      <w:color w:val="2F5496" w:themeColor="accent1" w:themeShade="BF"/>
      <w:sz w:val="32"/>
      <w:szCs w:val="32"/>
      <w:lang w:eastAsia="es-CL"/>
    </w:rPr>
  </w:style>
  <w:style w:type="paragraph" w:styleId="Bibliografa">
    <w:name w:val="Bibliography"/>
    <w:basedOn w:val="Normal"/>
    <w:next w:val="Normal"/>
    <w:uiPriority w:val="37"/>
    <w:unhideWhenUsed/>
    <w:rsid w:val="009976FD"/>
  </w:style>
  <w:style w:type="character" w:styleId="Refdecomentario">
    <w:name w:val="annotation reference"/>
    <w:basedOn w:val="Fuentedeprrafopredeter"/>
    <w:uiPriority w:val="99"/>
    <w:semiHidden/>
    <w:unhideWhenUsed/>
    <w:rsid w:val="007B6DB6"/>
    <w:rPr>
      <w:sz w:val="16"/>
      <w:szCs w:val="16"/>
    </w:rPr>
  </w:style>
  <w:style w:type="paragraph" w:styleId="Textocomentario">
    <w:name w:val="annotation text"/>
    <w:basedOn w:val="Normal"/>
    <w:link w:val="TextocomentarioCar"/>
    <w:uiPriority w:val="99"/>
    <w:semiHidden/>
    <w:unhideWhenUsed/>
    <w:rsid w:val="007B6DB6"/>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7B6DB6"/>
    <w:rPr>
      <w:sz w:val="20"/>
      <w:szCs w:val="20"/>
    </w:rPr>
  </w:style>
  <w:style w:type="paragraph" w:styleId="Asuntodelcomentario">
    <w:name w:val="annotation subject"/>
    <w:basedOn w:val="Textocomentario"/>
    <w:next w:val="Textocomentario"/>
    <w:link w:val="AsuntodelcomentarioCar"/>
    <w:uiPriority w:val="99"/>
    <w:semiHidden/>
    <w:unhideWhenUsed/>
    <w:rsid w:val="007B6DB6"/>
    <w:rPr>
      <w:b/>
      <w:bCs/>
    </w:rPr>
  </w:style>
  <w:style w:type="character" w:customStyle="1" w:styleId="AsuntodelcomentarioCar">
    <w:name w:val="Asunto del comentario Car"/>
    <w:basedOn w:val="TextocomentarioCar"/>
    <w:link w:val="Asuntodelcomentario"/>
    <w:uiPriority w:val="99"/>
    <w:semiHidden/>
    <w:rsid w:val="007B6DB6"/>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0721339">
      <w:bodyDiv w:val="1"/>
      <w:marLeft w:val="0"/>
      <w:marRight w:val="0"/>
      <w:marTop w:val="0"/>
      <w:marBottom w:val="0"/>
      <w:divBdr>
        <w:top w:val="none" w:sz="0" w:space="0" w:color="auto"/>
        <w:left w:val="none" w:sz="0" w:space="0" w:color="auto"/>
        <w:bottom w:val="none" w:sz="0" w:space="0" w:color="auto"/>
        <w:right w:val="none" w:sz="0" w:space="0" w:color="auto"/>
      </w:divBdr>
    </w:div>
    <w:div w:id="474875879">
      <w:bodyDiv w:val="1"/>
      <w:marLeft w:val="0"/>
      <w:marRight w:val="0"/>
      <w:marTop w:val="0"/>
      <w:marBottom w:val="0"/>
      <w:divBdr>
        <w:top w:val="none" w:sz="0" w:space="0" w:color="auto"/>
        <w:left w:val="none" w:sz="0" w:space="0" w:color="auto"/>
        <w:bottom w:val="none" w:sz="0" w:space="0" w:color="auto"/>
        <w:right w:val="none" w:sz="0" w:space="0" w:color="auto"/>
      </w:divBdr>
    </w:div>
    <w:div w:id="502283326">
      <w:bodyDiv w:val="1"/>
      <w:marLeft w:val="0"/>
      <w:marRight w:val="0"/>
      <w:marTop w:val="0"/>
      <w:marBottom w:val="0"/>
      <w:divBdr>
        <w:top w:val="none" w:sz="0" w:space="0" w:color="auto"/>
        <w:left w:val="none" w:sz="0" w:space="0" w:color="auto"/>
        <w:bottom w:val="none" w:sz="0" w:space="0" w:color="auto"/>
        <w:right w:val="none" w:sz="0" w:space="0" w:color="auto"/>
      </w:divBdr>
    </w:div>
    <w:div w:id="612980007">
      <w:bodyDiv w:val="1"/>
      <w:marLeft w:val="0"/>
      <w:marRight w:val="0"/>
      <w:marTop w:val="0"/>
      <w:marBottom w:val="0"/>
      <w:divBdr>
        <w:top w:val="none" w:sz="0" w:space="0" w:color="auto"/>
        <w:left w:val="none" w:sz="0" w:space="0" w:color="auto"/>
        <w:bottom w:val="none" w:sz="0" w:space="0" w:color="auto"/>
        <w:right w:val="none" w:sz="0" w:space="0" w:color="auto"/>
      </w:divBdr>
    </w:div>
    <w:div w:id="725568400">
      <w:bodyDiv w:val="1"/>
      <w:marLeft w:val="0"/>
      <w:marRight w:val="0"/>
      <w:marTop w:val="0"/>
      <w:marBottom w:val="0"/>
      <w:divBdr>
        <w:top w:val="none" w:sz="0" w:space="0" w:color="auto"/>
        <w:left w:val="none" w:sz="0" w:space="0" w:color="auto"/>
        <w:bottom w:val="none" w:sz="0" w:space="0" w:color="auto"/>
        <w:right w:val="none" w:sz="0" w:space="0" w:color="auto"/>
      </w:divBdr>
    </w:div>
    <w:div w:id="1002121299">
      <w:bodyDiv w:val="1"/>
      <w:marLeft w:val="0"/>
      <w:marRight w:val="0"/>
      <w:marTop w:val="0"/>
      <w:marBottom w:val="0"/>
      <w:divBdr>
        <w:top w:val="none" w:sz="0" w:space="0" w:color="auto"/>
        <w:left w:val="none" w:sz="0" w:space="0" w:color="auto"/>
        <w:bottom w:val="none" w:sz="0" w:space="0" w:color="auto"/>
        <w:right w:val="none" w:sz="0" w:space="0" w:color="auto"/>
      </w:divBdr>
    </w:div>
    <w:div w:id="1011565084">
      <w:bodyDiv w:val="1"/>
      <w:marLeft w:val="0"/>
      <w:marRight w:val="0"/>
      <w:marTop w:val="0"/>
      <w:marBottom w:val="0"/>
      <w:divBdr>
        <w:top w:val="none" w:sz="0" w:space="0" w:color="auto"/>
        <w:left w:val="none" w:sz="0" w:space="0" w:color="auto"/>
        <w:bottom w:val="none" w:sz="0" w:space="0" w:color="auto"/>
        <w:right w:val="none" w:sz="0" w:space="0" w:color="auto"/>
      </w:divBdr>
    </w:div>
    <w:div w:id="1101950571">
      <w:bodyDiv w:val="1"/>
      <w:marLeft w:val="0"/>
      <w:marRight w:val="0"/>
      <w:marTop w:val="0"/>
      <w:marBottom w:val="0"/>
      <w:divBdr>
        <w:top w:val="none" w:sz="0" w:space="0" w:color="auto"/>
        <w:left w:val="none" w:sz="0" w:space="0" w:color="auto"/>
        <w:bottom w:val="none" w:sz="0" w:space="0" w:color="auto"/>
        <w:right w:val="none" w:sz="0" w:space="0" w:color="auto"/>
      </w:divBdr>
    </w:div>
    <w:div w:id="1137141760">
      <w:bodyDiv w:val="1"/>
      <w:marLeft w:val="0"/>
      <w:marRight w:val="0"/>
      <w:marTop w:val="0"/>
      <w:marBottom w:val="0"/>
      <w:divBdr>
        <w:top w:val="none" w:sz="0" w:space="0" w:color="auto"/>
        <w:left w:val="none" w:sz="0" w:space="0" w:color="auto"/>
        <w:bottom w:val="none" w:sz="0" w:space="0" w:color="auto"/>
        <w:right w:val="none" w:sz="0" w:space="0" w:color="auto"/>
      </w:divBdr>
    </w:div>
    <w:div w:id="1273125199">
      <w:bodyDiv w:val="1"/>
      <w:marLeft w:val="0"/>
      <w:marRight w:val="0"/>
      <w:marTop w:val="0"/>
      <w:marBottom w:val="0"/>
      <w:divBdr>
        <w:top w:val="none" w:sz="0" w:space="0" w:color="auto"/>
        <w:left w:val="none" w:sz="0" w:space="0" w:color="auto"/>
        <w:bottom w:val="none" w:sz="0" w:space="0" w:color="auto"/>
        <w:right w:val="none" w:sz="0" w:space="0" w:color="auto"/>
      </w:divBdr>
    </w:div>
    <w:div w:id="1442871158">
      <w:bodyDiv w:val="1"/>
      <w:marLeft w:val="0"/>
      <w:marRight w:val="0"/>
      <w:marTop w:val="0"/>
      <w:marBottom w:val="0"/>
      <w:divBdr>
        <w:top w:val="none" w:sz="0" w:space="0" w:color="auto"/>
        <w:left w:val="none" w:sz="0" w:space="0" w:color="auto"/>
        <w:bottom w:val="none" w:sz="0" w:space="0" w:color="auto"/>
        <w:right w:val="none" w:sz="0" w:space="0" w:color="auto"/>
      </w:divBdr>
    </w:div>
    <w:div w:id="1500071865">
      <w:bodyDiv w:val="1"/>
      <w:marLeft w:val="0"/>
      <w:marRight w:val="0"/>
      <w:marTop w:val="0"/>
      <w:marBottom w:val="0"/>
      <w:divBdr>
        <w:top w:val="none" w:sz="0" w:space="0" w:color="auto"/>
        <w:left w:val="none" w:sz="0" w:space="0" w:color="auto"/>
        <w:bottom w:val="none" w:sz="0" w:space="0" w:color="auto"/>
        <w:right w:val="none" w:sz="0" w:space="0" w:color="auto"/>
      </w:divBdr>
    </w:div>
    <w:div w:id="1584338260">
      <w:bodyDiv w:val="1"/>
      <w:marLeft w:val="0"/>
      <w:marRight w:val="0"/>
      <w:marTop w:val="0"/>
      <w:marBottom w:val="0"/>
      <w:divBdr>
        <w:top w:val="none" w:sz="0" w:space="0" w:color="auto"/>
        <w:left w:val="none" w:sz="0" w:space="0" w:color="auto"/>
        <w:bottom w:val="none" w:sz="0" w:space="0" w:color="auto"/>
        <w:right w:val="none" w:sz="0" w:space="0" w:color="auto"/>
      </w:divBdr>
    </w:div>
    <w:div w:id="1732583951">
      <w:bodyDiv w:val="1"/>
      <w:marLeft w:val="0"/>
      <w:marRight w:val="0"/>
      <w:marTop w:val="0"/>
      <w:marBottom w:val="0"/>
      <w:divBdr>
        <w:top w:val="none" w:sz="0" w:space="0" w:color="auto"/>
        <w:left w:val="none" w:sz="0" w:space="0" w:color="auto"/>
        <w:bottom w:val="none" w:sz="0" w:space="0" w:color="auto"/>
        <w:right w:val="none" w:sz="0" w:space="0" w:color="auto"/>
      </w:divBdr>
    </w:div>
    <w:div w:id="1920553001">
      <w:bodyDiv w:val="1"/>
      <w:marLeft w:val="0"/>
      <w:marRight w:val="0"/>
      <w:marTop w:val="0"/>
      <w:marBottom w:val="0"/>
      <w:divBdr>
        <w:top w:val="none" w:sz="0" w:space="0" w:color="auto"/>
        <w:left w:val="none" w:sz="0" w:space="0" w:color="auto"/>
        <w:bottom w:val="none" w:sz="0" w:space="0" w:color="auto"/>
        <w:right w:val="none" w:sz="0" w:space="0" w:color="auto"/>
      </w:divBdr>
    </w:div>
    <w:div w:id="2009482577">
      <w:bodyDiv w:val="1"/>
      <w:marLeft w:val="0"/>
      <w:marRight w:val="0"/>
      <w:marTop w:val="0"/>
      <w:marBottom w:val="0"/>
      <w:divBdr>
        <w:top w:val="none" w:sz="0" w:space="0" w:color="auto"/>
        <w:left w:val="none" w:sz="0" w:space="0" w:color="auto"/>
        <w:bottom w:val="none" w:sz="0" w:space="0" w:color="auto"/>
        <w:right w:val="none" w:sz="0" w:space="0" w:color="auto"/>
      </w:divBdr>
    </w:div>
    <w:div w:id="2114474148">
      <w:bodyDiv w:val="1"/>
      <w:marLeft w:val="0"/>
      <w:marRight w:val="0"/>
      <w:marTop w:val="0"/>
      <w:marBottom w:val="0"/>
      <w:divBdr>
        <w:top w:val="none" w:sz="0" w:space="0" w:color="auto"/>
        <w:left w:val="none" w:sz="0" w:space="0" w:color="auto"/>
        <w:bottom w:val="none" w:sz="0" w:space="0" w:color="auto"/>
        <w:right w:val="none" w:sz="0" w:space="0" w:color="auto"/>
      </w:divBdr>
    </w:div>
    <w:div w:id="21370228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comments" Target="comments.xml"/><Relationship Id="rId12" Type="http://schemas.microsoft.com/office/2011/relationships/people" Target="peop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microsoft.com/office/2018/08/relationships/commentsExtensible" Target="commentsExtensible.xml"/><Relationship Id="rId4" Type="http://schemas.openxmlformats.org/officeDocument/2006/relationships/webSettings" Target="webSettings.xml"/><Relationship Id="rId9" Type="http://schemas.microsoft.com/office/2016/09/relationships/commentsIds" Target="commentsId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How11</b:Tag>
    <b:SourceType>Book</b:SourceType>
    <b:Guid>{F3A8B571-FCEF-46DD-B333-0A1F411BADF5}</b:Guid>
    <b:Title>Manual de escritura para científicos sociales: cómo empezar y terminar una tesis, un libro o un artículo. Capítulo 8. Abrumado por la bibliografía.</b:Title>
    <b:Year>2011</b:Year>
    <b:Author>
      <b:Author>
        <b:NameList>
          <b:Person>
            <b:Last>Becker</b:Last>
            <b:First>Howard</b:First>
          </b:Person>
        </b:NameList>
      </b:Author>
    </b:Author>
    <b:City>Buenos Aires</b:City>
    <b:Publisher>Siglo Veintiuno Editores </b:Publisher>
    <b:RefOrder>1</b:RefOrder>
  </b:Source>
  <b:Source>
    <b:Tag>Jor21</b:Tag>
    <b:SourceType>DocumentFromInternetSite</b:SourceType>
    <b:Guid>{8D4B2BE1-EDBF-4852-82C9-DAE0257C15DF}</b:Guid>
    <b:Title>Universidad Autonoma de Hidalgo </b:Title>
    <b:Year>2021</b:Year>
    <b:Author>
      <b:Author>
        <b:NameList>
          <b:Person>
            <b:Last>Zamorano</b:Last>
            <b:First>Jorge</b:First>
          </b:Person>
        </b:NameList>
      </b:Author>
    </b:Author>
    <b:InternetSiteTitle>Resuménes, mapas o diagramas de aplicación del conocimiento.</b:InternetSiteTitle>
    <b:Month>11</b:Month>
    <b:Day>04</b:Day>
    <b:URL>https://www.uaeh.edu.mx/scige/boletin/prepa4/n2/m4.html</b:URL>
    <b:RefOrder>2</b:RefOrder>
  </b:Source>
</b:Sources>
</file>

<file path=customXml/itemProps1.xml><?xml version="1.0" encoding="utf-8"?>
<ds:datastoreItem xmlns:ds="http://schemas.openxmlformats.org/officeDocument/2006/customXml" ds:itemID="{BF88AD58-2647-4453-B7F7-60AEE0B933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662</Words>
  <Characters>3645</Characters>
  <Application>Microsoft Office Word</Application>
  <DocSecurity>0</DocSecurity>
  <Lines>30</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Anaís Ignacia Jiménez Corvalán (anais.jimenez)</dc:creator>
  <cp:keywords/>
  <dc:description/>
  <cp:lastModifiedBy>CLAUDIO DUARTE</cp:lastModifiedBy>
  <cp:revision>2</cp:revision>
  <dcterms:created xsi:type="dcterms:W3CDTF">2021-11-10T20:34:00Z</dcterms:created>
  <dcterms:modified xsi:type="dcterms:W3CDTF">2021-11-10T20:34:00Z</dcterms:modified>
</cp:coreProperties>
</file>